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F0F19" w14:textId="4A1814EC" w:rsidR="00D00230" w:rsidRDefault="008A5070">
      <w:pPr>
        <w:spacing w:before="120" w:after="120" w:line="240" w:lineRule="auto"/>
        <w:rPr>
          <w:rFonts w:eastAsia="Arial"/>
          <w:b/>
          <w:sz w:val="36"/>
          <w:szCs w:val="36"/>
        </w:rPr>
      </w:pPr>
      <w:r>
        <w:rPr>
          <w:rFonts w:eastAsia="Arial"/>
          <w:b/>
          <w:sz w:val="36"/>
          <w:szCs w:val="36"/>
        </w:rPr>
        <w:t xml:space="preserve">Framework Schedule 9 (Cyber Essentials Scheme) </w:t>
      </w:r>
    </w:p>
    <w:p w14:paraId="3A907BE3" w14:textId="344F6CBA" w:rsidR="00DD23DD" w:rsidRDefault="00DD23DD" w:rsidP="000940CE">
      <w:pPr>
        <w:keepNext/>
        <w:tabs>
          <w:tab w:val="left" w:pos="142"/>
        </w:tabs>
        <w:spacing w:before="120" w:after="120" w:line="240" w:lineRule="auto"/>
        <w:rPr>
          <w:rFonts w:eastAsia="Arial"/>
          <w:b/>
          <w:sz w:val="36"/>
          <w:szCs w:val="36"/>
        </w:rPr>
      </w:pPr>
    </w:p>
    <w:p w14:paraId="39F2F6CB" w14:textId="77777777" w:rsidR="00D00230" w:rsidRDefault="008A5070" w:rsidP="000940CE">
      <w:pPr>
        <w:numPr>
          <w:ilvl w:val="0"/>
          <w:numId w:val="1"/>
        </w:numPr>
        <w:pBdr>
          <w:top w:val="nil"/>
          <w:left w:val="nil"/>
          <w:bottom w:val="nil"/>
          <w:right w:val="nil"/>
          <w:between w:val="nil"/>
        </w:pBdr>
        <w:tabs>
          <w:tab w:val="left" w:pos="142"/>
        </w:tabs>
        <w:spacing w:before="120" w:after="120" w:line="240" w:lineRule="auto"/>
        <w:ind w:left="426" w:hanging="426"/>
        <w:rPr>
          <w:rFonts w:ascii="Arial Bold" w:eastAsia="Arial Bold" w:hAnsi="Arial Bold" w:cs="Arial Bold"/>
          <w:b/>
        </w:rPr>
      </w:pPr>
      <w:r>
        <w:rPr>
          <w:rFonts w:ascii="Arial Bold" w:eastAsia="Arial Bold" w:hAnsi="Arial Bold" w:cs="Arial Bold"/>
          <w:b/>
        </w:rPr>
        <w:t>Definitions</w:t>
      </w:r>
    </w:p>
    <w:p w14:paraId="38F292E0" w14:textId="77777777" w:rsidR="00D00230" w:rsidRDefault="008A5070" w:rsidP="000940CE">
      <w:pPr>
        <w:keepNext/>
        <w:numPr>
          <w:ilvl w:val="1"/>
          <w:numId w:val="1"/>
        </w:numPr>
        <w:pBdr>
          <w:top w:val="nil"/>
          <w:left w:val="nil"/>
          <w:bottom w:val="nil"/>
          <w:right w:val="nil"/>
          <w:between w:val="nil"/>
        </w:pBdr>
        <w:spacing w:before="120" w:after="120" w:line="240" w:lineRule="auto"/>
        <w:ind w:left="1134" w:hanging="774"/>
        <w:rPr>
          <w:rFonts w:eastAsia="Arial"/>
        </w:rPr>
      </w:pPr>
      <w:r>
        <w:rPr>
          <w:rFonts w:eastAsia="Arial"/>
        </w:rPr>
        <w:t xml:space="preserve">In this Schedule, the following words shall have the following meanings and they shall supplement Joint Schedule 1 </w:t>
      </w:r>
      <w:r w:rsidRPr="000940CE">
        <w:rPr>
          <w:rFonts w:eastAsia="Arial"/>
          <w:i/>
        </w:rPr>
        <w:t>(Definitions)</w:t>
      </w:r>
      <w:r>
        <w:rPr>
          <w:rFonts w:eastAsia="Arial"/>
        </w:rPr>
        <w:t>:</w:t>
      </w:r>
    </w:p>
    <w:tbl>
      <w:tblPr>
        <w:tblStyle w:val="a"/>
        <w:tblW w:w="8234" w:type="dxa"/>
        <w:tblInd w:w="1008" w:type="dxa"/>
        <w:tblBorders>
          <w:top w:val="nil"/>
          <w:left w:val="nil"/>
          <w:bottom w:val="nil"/>
          <w:right w:val="nil"/>
          <w:insideH w:val="nil"/>
          <w:insideV w:val="nil"/>
        </w:tblBorders>
        <w:tblLayout w:type="fixed"/>
        <w:tblLook w:val="0400" w:firstRow="0" w:lastRow="0" w:firstColumn="0" w:lastColumn="0" w:noHBand="0" w:noVBand="1"/>
      </w:tblPr>
      <w:tblGrid>
        <w:gridCol w:w="3150"/>
        <w:gridCol w:w="5084"/>
      </w:tblGrid>
      <w:tr w:rsidR="00D00230" w14:paraId="7FDFC04F" w14:textId="77777777">
        <w:tc>
          <w:tcPr>
            <w:tcW w:w="3150" w:type="dxa"/>
          </w:tcPr>
          <w:p w14:paraId="4CF98001"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b/>
              </w:rPr>
              <w:t>"Cyber Essentials Scheme"</w:t>
            </w:r>
          </w:p>
        </w:tc>
        <w:tc>
          <w:tcPr>
            <w:tcW w:w="5084" w:type="dxa"/>
          </w:tcPr>
          <w:p w14:paraId="1AB07E08" w14:textId="5ABE2960"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rPr>
              <w:t xml:space="preserve">the Cyber Essentials Scheme developed by the Government which provides a clear statement of the basic controls all organisations should implement to mitigate the risk from common internet based threats (as may be amended from time to time). Details of the Cyber Essentials Scheme can be found at: </w:t>
            </w:r>
            <w:hyperlink r:id="rId8" w:history="1">
              <w:r w:rsidR="00B51440" w:rsidRPr="0074640F">
                <w:rPr>
                  <w:rStyle w:val="Hyperlink"/>
                  <w:rFonts w:eastAsia="Arial"/>
                </w:rPr>
                <w:t>https://www.gov.uk/government/publications/cyber-essentials-scheme-overview</w:t>
              </w:r>
            </w:hyperlink>
            <w:r w:rsidR="00B51440">
              <w:rPr>
                <w:rFonts w:eastAsia="Arial"/>
                <w:color w:val="0000FF"/>
                <w:u w:val="single"/>
              </w:rPr>
              <w:t>;</w:t>
            </w:r>
          </w:p>
        </w:tc>
      </w:tr>
      <w:tr w:rsidR="00D00230" w14:paraId="2E497F74" w14:textId="77777777">
        <w:tc>
          <w:tcPr>
            <w:tcW w:w="3150" w:type="dxa"/>
          </w:tcPr>
          <w:p w14:paraId="45E19ADF"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b/>
              </w:rPr>
              <w:t>"Cyber Essentials Basic Certificate"</w:t>
            </w:r>
          </w:p>
        </w:tc>
        <w:tc>
          <w:tcPr>
            <w:tcW w:w="5084" w:type="dxa"/>
          </w:tcPr>
          <w:p w14:paraId="7AFF46BB"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rPr>
              <w:t>the certificate awarded on the basis  of self-assessment, verified by an independent certification body, under the Cyber Essentials Scheme and is the basic level of assurance;</w:t>
            </w:r>
          </w:p>
        </w:tc>
      </w:tr>
      <w:tr w:rsidR="00D00230" w14:paraId="4BC0FAAF" w14:textId="77777777">
        <w:tc>
          <w:tcPr>
            <w:tcW w:w="3150" w:type="dxa"/>
          </w:tcPr>
          <w:p w14:paraId="54AB4102"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b/>
              </w:rPr>
              <w:t>"Cyber Essentials Certificate"</w:t>
            </w:r>
          </w:p>
        </w:tc>
        <w:tc>
          <w:tcPr>
            <w:tcW w:w="5084" w:type="dxa"/>
          </w:tcPr>
          <w:p w14:paraId="48E9C896" w14:textId="1E36EA79" w:rsidR="00D00230" w:rsidRDefault="00673145" w:rsidP="000940CE">
            <w:pPr>
              <w:pBdr>
                <w:top w:val="nil"/>
                <w:left w:val="nil"/>
                <w:bottom w:val="nil"/>
                <w:right w:val="nil"/>
                <w:between w:val="nil"/>
              </w:pBdr>
              <w:tabs>
                <w:tab w:val="left" w:pos="-576"/>
              </w:tabs>
              <w:spacing w:before="120" w:after="120"/>
              <w:rPr>
                <w:rFonts w:eastAsia="Arial"/>
              </w:rPr>
            </w:pPr>
            <w:r>
              <w:rPr>
                <w:rFonts w:eastAsia="Arial"/>
              </w:rPr>
              <w:t xml:space="preserve">a </w:t>
            </w:r>
            <w:r w:rsidR="008A5070">
              <w:rPr>
                <w:rFonts w:eastAsia="Arial"/>
              </w:rPr>
              <w:t xml:space="preserve">Cyber Essentials Basic Certificate or the Cyber Essentials Plus Certificate </w:t>
            </w:r>
            <w:r>
              <w:rPr>
                <w:rFonts w:eastAsia="Arial"/>
              </w:rPr>
              <w:t>or</w:t>
            </w:r>
            <w:r w:rsidRPr="00BB0827">
              <w:rPr>
                <w:rFonts w:eastAsia="Arial"/>
              </w:rPr>
              <w:t xml:space="preserve"> </w:t>
            </w:r>
            <w:r>
              <w:rPr>
                <w:rFonts w:eastAsia="Arial"/>
              </w:rPr>
              <w:t>a written statement that e</w:t>
            </w:r>
            <w:r w:rsidRPr="00BB0827">
              <w:rPr>
                <w:rFonts w:eastAsia="Arial"/>
              </w:rPr>
              <w:t xml:space="preserve">quivalent </w:t>
            </w:r>
            <w:r>
              <w:rPr>
                <w:rFonts w:eastAsia="Arial"/>
              </w:rPr>
              <w:t xml:space="preserve">controls </w:t>
            </w:r>
            <w:r w:rsidRPr="00573E90">
              <w:rPr>
                <w:rFonts w:eastAsia="Arial"/>
              </w:rPr>
              <w:t>are in place through other means</w:t>
            </w:r>
            <w:r>
              <w:rPr>
                <w:rFonts w:eastAsia="Arial"/>
              </w:rPr>
              <w:t xml:space="preserve">, </w:t>
            </w:r>
            <w:r w:rsidRPr="00BB0827">
              <w:rPr>
                <w:rFonts w:eastAsia="Arial"/>
              </w:rPr>
              <w:t>verified by a technically competent and independent third party which must be a</w:t>
            </w:r>
            <w:r>
              <w:rPr>
                <w:rFonts w:eastAsia="Arial"/>
              </w:rPr>
              <w:t>n</w:t>
            </w:r>
            <w:r w:rsidRPr="00BB0827">
              <w:rPr>
                <w:rFonts w:eastAsia="Arial"/>
              </w:rPr>
              <w:t xml:space="preserve"> Information Assurance for Small and Medium Enterprises </w:t>
            </w:r>
            <w:r>
              <w:rPr>
                <w:rFonts w:eastAsia="Arial"/>
              </w:rPr>
              <w:t>(</w:t>
            </w:r>
            <w:r w:rsidRPr="00BB0827">
              <w:rPr>
                <w:rFonts w:eastAsia="Arial"/>
              </w:rPr>
              <w:t>IASME</w:t>
            </w:r>
            <w:r>
              <w:rPr>
                <w:rFonts w:eastAsia="Arial"/>
              </w:rPr>
              <w:t>)</w:t>
            </w:r>
            <w:r w:rsidRPr="00BB0827">
              <w:rPr>
                <w:rFonts w:eastAsia="Arial"/>
              </w:rPr>
              <w:t xml:space="preserve"> registered </w:t>
            </w:r>
            <w:r>
              <w:rPr>
                <w:rFonts w:eastAsia="Arial"/>
              </w:rPr>
              <w:t>c</w:t>
            </w:r>
            <w:r w:rsidRPr="00BB0827">
              <w:rPr>
                <w:rFonts w:eastAsia="Arial"/>
              </w:rPr>
              <w:t xml:space="preserve">ertification </w:t>
            </w:r>
            <w:r>
              <w:rPr>
                <w:rFonts w:eastAsia="Arial"/>
              </w:rPr>
              <w:t>b</w:t>
            </w:r>
            <w:r w:rsidRPr="00BB0827">
              <w:rPr>
                <w:rFonts w:eastAsia="Arial"/>
              </w:rPr>
              <w:t>ody</w:t>
            </w:r>
            <w:r>
              <w:rPr>
                <w:rFonts w:eastAsia="Arial"/>
              </w:rPr>
              <w:t xml:space="preserve"> </w:t>
            </w:r>
            <w:r w:rsidR="008A5070">
              <w:rPr>
                <w:rFonts w:eastAsia="Arial"/>
              </w:rPr>
              <w:t>to be provided by the Supplier as set out in the Framework Award Form</w:t>
            </w:r>
            <w:r w:rsidR="009253AE">
              <w:rPr>
                <w:rFonts w:eastAsia="Arial"/>
              </w:rPr>
              <w:t>;</w:t>
            </w:r>
          </w:p>
        </w:tc>
      </w:tr>
      <w:tr w:rsidR="00D00230" w14:paraId="4394ACCD" w14:textId="77777777">
        <w:tc>
          <w:tcPr>
            <w:tcW w:w="3150" w:type="dxa"/>
          </w:tcPr>
          <w:p w14:paraId="455DDD65"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b/>
              </w:rPr>
              <w:t>"Cyber Essential Scheme Data"</w:t>
            </w:r>
          </w:p>
        </w:tc>
        <w:tc>
          <w:tcPr>
            <w:tcW w:w="5084" w:type="dxa"/>
          </w:tcPr>
          <w:p w14:paraId="3D035305"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rPr>
              <w:t>sensitive and personal information and other relevant information as referred to in the Cyber Essentials Scheme; and</w:t>
            </w:r>
          </w:p>
        </w:tc>
      </w:tr>
      <w:tr w:rsidR="00D00230" w14:paraId="1F113927" w14:textId="77777777">
        <w:tc>
          <w:tcPr>
            <w:tcW w:w="3150" w:type="dxa"/>
          </w:tcPr>
          <w:p w14:paraId="39B600FA" w14:textId="77777777"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b/>
              </w:rPr>
              <w:t>"Cyber Essentials Plus Certificate"</w:t>
            </w:r>
          </w:p>
        </w:tc>
        <w:tc>
          <w:tcPr>
            <w:tcW w:w="5084" w:type="dxa"/>
          </w:tcPr>
          <w:p w14:paraId="16503BC2" w14:textId="3D878D1D" w:rsidR="00D00230" w:rsidRDefault="008A5070" w:rsidP="000940CE">
            <w:pPr>
              <w:pBdr>
                <w:top w:val="nil"/>
                <w:left w:val="nil"/>
                <w:bottom w:val="nil"/>
                <w:right w:val="nil"/>
                <w:between w:val="nil"/>
              </w:pBdr>
              <w:tabs>
                <w:tab w:val="left" w:pos="-576"/>
              </w:tabs>
              <w:spacing w:before="120" w:after="120"/>
              <w:rPr>
                <w:rFonts w:eastAsia="Arial"/>
                <w:b/>
              </w:rPr>
            </w:pPr>
            <w:r>
              <w:rPr>
                <w:rFonts w:eastAsia="Arial"/>
              </w:rPr>
              <w:t>the certification awarded on the basis of external testing by an independent certification body of the Supplier’s cyber security approach under the Cyber Essentials Scheme and is a more advanced level of assurance.</w:t>
            </w:r>
          </w:p>
        </w:tc>
      </w:tr>
    </w:tbl>
    <w:p w14:paraId="53E26E54" w14:textId="77777777" w:rsidR="00D00230" w:rsidRDefault="008A5070" w:rsidP="00CE7AAA">
      <w:pPr>
        <w:keepNext/>
        <w:numPr>
          <w:ilvl w:val="0"/>
          <w:numId w:val="1"/>
        </w:numPr>
        <w:pBdr>
          <w:top w:val="nil"/>
          <w:left w:val="nil"/>
          <w:bottom w:val="nil"/>
          <w:right w:val="nil"/>
          <w:between w:val="nil"/>
        </w:pBdr>
        <w:tabs>
          <w:tab w:val="left" w:pos="142"/>
        </w:tabs>
        <w:spacing w:before="120" w:after="120" w:line="240" w:lineRule="auto"/>
        <w:ind w:left="426" w:hanging="426"/>
        <w:rPr>
          <w:rFonts w:ascii="Arial Bold" w:eastAsia="Arial Bold" w:hAnsi="Arial Bold" w:cs="Arial Bold"/>
          <w:b/>
        </w:rPr>
      </w:pPr>
      <w:r>
        <w:rPr>
          <w:rFonts w:ascii="Arial Bold" w:eastAsia="Arial Bold" w:hAnsi="Arial Bold" w:cs="Arial Bold"/>
          <w:b/>
        </w:rPr>
        <w:t>What Certification do you need</w:t>
      </w:r>
    </w:p>
    <w:p w14:paraId="30AF6FCC" w14:textId="6982B422" w:rsidR="00D00230" w:rsidRDefault="008A5070" w:rsidP="00CE7AAA">
      <w:pPr>
        <w:pBdr>
          <w:top w:val="nil"/>
          <w:left w:val="nil"/>
          <w:bottom w:val="nil"/>
          <w:right w:val="nil"/>
          <w:between w:val="nil"/>
        </w:pBdr>
        <w:tabs>
          <w:tab w:val="left" w:pos="1134"/>
        </w:tabs>
        <w:spacing w:before="120" w:after="120" w:line="240" w:lineRule="auto"/>
        <w:ind w:left="1134" w:hanging="708"/>
        <w:rPr>
          <w:rFonts w:eastAsia="Arial"/>
        </w:rPr>
      </w:pPr>
      <w:bookmarkStart w:id="0" w:name="_heading=h.gjdgxs" w:colFirst="0" w:colLast="0"/>
      <w:bookmarkEnd w:id="0"/>
      <w:r>
        <w:rPr>
          <w:rFonts w:eastAsia="Arial"/>
        </w:rPr>
        <w:t xml:space="preserve">2.1 </w:t>
      </w:r>
      <w:r w:rsidR="000940CE">
        <w:rPr>
          <w:rFonts w:eastAsia="Arial"/>
        </w:rPr>
        <w:tab/>
      </w:r>
      <w:r>
        <w:rPr>
          <w:rFonts w:eastAsia="Arial"/>
        </w:rPr>
        <w:t>Where the Framework Award Form requires that the Supplier provide a Cyber Essentials</w:t>
      </w:r>
      <w:ins w:id="1" w:author="Tom McCaldon" w:date="2025-02-27T16:22:00Z">
        <w:r w:rsidR="00F62ADC">
          <w:rPr>
            <w:rFonts w:eastAsia="Arial"/>
          </w:rPr>
          <w:t xml:space="preserve"> Plus</w:t>
        </w:r>
      </w:ins>
      <w:r>
        <w:rPr>
          <w:rFonts w:eastAsia="Arial"/>
        </w:rPr>
        <w:t xml:space="preserve"> Certificate prior to </w:t>
      </w:r>
      <w:del w:id="2" w:author="Tom McCaldon" w:date="2025-02-27T16:22:00Z">
        <w:r w:rsidRPr="000940CE" w:rsidDel="00F62ADC">
          <w:rPr>
            <w:rFonts w:eastAsia="Arial"/>
            <w:b/>
            <w:i/>
            <w:highlight w:val="yellow"/>
          </w:rPr>
          <w:delText>[</w:delText>
        </w:r>
        <w:r w:rsidR="005C1DBE" w:rsidRPr="000940CE" w:rsidDel="00F62ADC">
          <w:rPr>
            <w:rFonts w:eastAsia="Arial"/>
            <w:b/>
            <w:i/>
            <w:highlight w:val="yellow"/>
          </w:rPr>
          <w:delText xml:space="preserve">Category </w:delText>
        </w:r>
        <w:r w:rsidRPr="000940CE" w:rsidDel="00F62ADC">
          <w:rPr>
            <w:rFonts w:eastAsia="Arial"/>
            <w:b/>
            <w:i/>
            <w:highlight w:val="yellow"/>
          </w:rPr>
          <w:delText>Guidance: add appropriate wording with respect to status of contract to be agreed with Sourcing. All Paragraphs must be reviewed to ensure that the wording added is consistent with all other Paragraphs in the Schedule]</w:delText>
        </w:r>
        <w:r w:rsidDel="00F62ADC">
          <w:rPr>
            <w:rFonts w:eastAsia="Arial"/>
          </w:rPr>
          <w:delText xml:space="preserve"> </w:delText>
        </w:r>
      </w:del>
      <w:r>
        <w:rPr>
          <w:rFonts w:eastAsia="Arial"/>
        </w:rPr>
        <w:t xml:space="preserve">the Supplier shall provide a valid </w:t>
      </w:r>
      <w:r>
        <w:rPr>
          <w:rFonts w:eastAsia="Arial"/>
        </w:rPr>
        <w:lastRenderedPageBreak/>
        <w:t>Cyber Essentials</w:t>
      </w:r>
      <w:ins w:id="3" w:author="Tom McCaldon" w:date="2025-02-27T16:22:00Z">
        <w:r w:rsidR="00F62ADC">
          <w:rPr>
            <w:rFonts w:eastAsia="Arial"/>
          </w:rPr>
          <w:t xml:space="preserve"> Plus</w:t>
        </w:r>
      </w:ins>
      <w:r>
        <w:rPr>
          <w:rFonts w:eastAsia="Arial"/>
        </w:rPr>
        <w:t xml:space="preserve"> Certificate to CCS. Where the Supplier fails to comply with this Paragraph it shall be prohibited from commencing the provision of Deliverables under any Contract until such time as the Supplier has evidenced to CCS its compliance with this Paragraph 2.1.</w:t>
      </w:r>
    </w:p>
    <w:p w14:paraId="5560B26F" w14:textId="48F69461" w:rsidR="00D00230" w:rsidRDefault="008A5070" w:rsidP="00CE7AAA">
      <w:pPr>
        <w:pBdr>
          <w:top w:val="nil"/>
          <w:left w:val="nil"/>
          <w:bottom w:val="nil"/>
          <w:right w:val="nil"/>
          <w:between w:val="nil"/>
        </w:pBdr>
        <w:spacing w:before="120" w:after="120" w:line="240" w:lineRule="auto"/>
        <w:ind w:left="1134" w:hanging="708"/>
        <w:rPr>
          <w:rFonts w:eastAsia="Arial"/>
          <w:b/>
          <w:highlight w:val="yellow"/>
        </w:rPr>
      </w:pPr>
      <w:bookmarkStart w:id="4" w:name="_heading=h.30j0zll" w:colFirst="0" w:colLast="0"/>
      <w:bookmarkEnd w:id="4"/>
      <w:r>
        <w:rPr>
          <w:rFonts w:eastAsia="Arial"/>
        </w:rPr>
        <w:t xml:space="preserve">2.2 </w:t>
      </w:r>
      <w:r w:rsidR="000940CE">
        <w:rPr>
          <w:rFonts w:eastAsia="Arial"/>
        </w:rPr>
        <w:tab/>
      </w:r>
      <w:r>
        <w:rPr>
          <w:rFonts w:eastAsia="Arial"/>
        </w:rPr>
        <w:t xml:space="preserve">Where the Supplier continues to Process </w:t>
      </w:r>
      <w:r w:rsidR="00B51440">
        <w:rPr>
          <w:rFonts w:eastAsia="Arial"/>
        </w:rPr>
        <w:t>Cyber Essentials Scheme D</w:t>
      </w:r>
      <w:r>
        <w:rPr>
          <w:rFonts w:eastAsia="Arial"/>
        </w:rPr>
        <w:t>ata during the Contract Period of any Call-Off Contract the Supplier shall deliver to CCS evidence of renewal of the Cyber Essentials</w:t>
      </w:r>
      <w:ins w:id="5" w:author="Tom McCaldon" w:date="2025-02-27T16:23:00Z">
        <w:r w:rsidR="00F62ADC">
          <w:rPr>
            <w:rFonts w:eastAsia="Arial"/>
          </w:rPr>
          <w:t xml:space="preserve"> Plus</w:t>
        </w:r>
      </w:ins>
      <w:r>
        <w:rPr>
          <w:rFonts w:eastAsia="Arial"/>
        </w:rPr>
        <w:t xml:space="preserve"> Certificate on each anniversary of the first applicable certificate obtained by the Supplier under Paragraph 2.1.</w:t>
      </w:r>
    </w:p>
    <w:p w14:paraId="79AA378B" w14:textId="45154B74" w:rsidR="00D00230" w:rsidRDefault="008A5070" w:rsidP="00CE7AAA">
      <w:pPr>
        <w:pBdr>
          <w:top w:val="nil"/>
          <w:left w:val="nil"/>
          <w:bottom w:val="nil"/>
          <w:right w:val="nil"/>
          <w:between w:val="nil"/>
        </w:pBdr>
        <w:spacing w:before="120" w:after="120" w:line="240" w:lineRule="auto"/>
        <w:ind w:left="1134" w:hanging="708"/>
        <w:rPr>
          <w:rFonts w:eastAsia="Arial"/>
        </w:rPr>
      </w:pPr>
      <w:bookmarkStart w:id="6" w:name="_heading=h.1fob9te" w:colFirst="0" w:colLast="0"/>
      <w:bookmarkEnd w:id="6"/>
      <w:r>
        <w:rPr>
          <w:rFonts w:eastAsia="Arial"/>
        </w:rPr>
        <w:t xml:space="preserve">2.3 </w:t>
      </w:r>
      <w:r w:rsidR="000940CE">
        <w:rPr>
          <w:rFonts w:eastAsia="Arial"/>
        </w:rPr>
        <w:tab/>
      </w:r>
      <w:r>
        <w:rPr>
          <w:rFonts w:eastAsia="Arial"/>
        </w:rPr>
        <w:t xml:space="preserve">Where the Supplier is due to Process </w:t>
      </w:r>
      <w:r w:rsidR="00673145">
        <w:rPr>
          <w:rFonts w:eastAsia="Arial"/>
        </w:rPr>
        <w:t>Cyber Essentials Scheme D</w:t>
      </w:r>
      <w:r w:rsidR="007F098D">
        <w:rPr>
          <w:rFonts w:eastAsia="Arial"/>
        </w:rPr>
        <w:t>ata after the Start D</w:t>
      </w:r>
      <w:r>
        <w:rPr>
          <w:rFonts w:eastAsia="Arial"/>
        </w:rPr>
        <w:t xml:space="preserve">ate of the first Call-Off Contract but before the end of the Framework </w:t>
      </w:r>
      <w:r w:rsidR="009A4817">
        <w:rPr>
          <w:rFonts w:eastAsia="Arial"/>
        </w:rPr>
        <w:t xml:space="preserve">Contract </w:t>
      </w:r>
      <w:r>
        <w:rPr>
          <w:rFonts w:eastAsia="Arial"/>
        </w:rPr>
        <w:t>Period or Contact Period of the last Call-Off Contract, the Supplier shall deliver to CCS evidence of:</w:t>
      </w:r>
    </w:p>
    <w:p w14:paraId="1221CCEE" w14:textId="090E6C74" w:rsidR="00D00230" w:rsidRDefault="008A5070" w:rsidP="000940CE">
      <w:pPr>
        <w:pBdr>
          <w:top w:val="nil"/>
          <w:left w:val="nil"/>
          <w:bottom w:val="nil"/>
          <w:right w:val="nil"/>
          <w:between w:val="nil"/>
        </w:pBdr>
        <w:spacing w:before="120" w:after="120" w:line="240" w:lineRule="auto"/>
        <w:ind w:left="1985" w:hanging="851"/>
        <w:rPr>
          <w:rFonts w:eastAsia="Arial"/>
        </w:rPr>
      </w:pPr>
      <w:r>
        <w:rPr>
          <w:rFonts w:eastAsia="Arial"/>
        </w:rPr>
        <w:t xml:space="preserve">2.3.1 </w:t>
      </w:r>
      <w:r w:rsidR="000940CE">
        <w:rPr>
          <w:rFonts w:eastAsia="Arial"/>
        </w:rPr>
        <w:tab/>
      </w:r>
      <w:r>
        <w:rPr>
          <w:rFonts w:eastAsia="Arial"/>
        </w:rPr>
        <w:t>a valid and current Cyber Essentials</w:t>
      </w:r>
      <w:ins w:id="7" w:author="Tom McCaldon" w:date="2025-02-27T16:24:00Z">
        <w:r w:rsidR="00F62ADC">
          <w:rPr>
            <w:rFonts w:eastAsia="Arial"/>
          </w:rPr>
          <w:t xml:space="preserve"> Plus</w:t>
        </w:r>
      </w:ins>
      <w:r>
        <w:rPr>
          <w:rFonts w:eastAsia="Arial"/>
        </w:rPr>
        <w:t xml:space="preserve"> Cer</w:t>
      </w:r>
      <w:r w:rsidR="000940CE">
        <w:rPr>
          <w:rFonts w:eastAsia="Arial"/>
        </w:rPr>
        <w:t xml:space="preserve">tificate before the Supplier </w:t>
      </w:r>
      <w:r>
        <w:rPr>
          <w:rFonts w:eastAsia="Arial"/>
        </w:rPr>
        <w:t>Processes any such Cyber Essentials Scheme Data; and</w:t>
      </w:r>
    </w:p>
    <w:p w14:paraId="35BF7CA3" w14:textId="69139FB5" w:rsidR="00D00230" w:rsidRDefault="008A5070" w:rsidP="000940CE">
      <w:pPr>
        <w:pBdr>
          <w:top w:val="nil"/>
          <w:left w:val="nil"/>
          <w:bottom w:val="nil"/>
          <w:right w:val="nil"/>
          <w:between w:val="nil"/>
        </w:pBdr>
        <w:spacing w:before="120" w:after="120" w:line="240" w:lineRule="auto"/>
        <w:ind w:left="1985" w:hanging="851"/>
        <w:rPr>
          <w:rFonts w:eastAsia="Arial"/>
        </w:rPr>
      </w:pPr>
      <w:r>
        <w:rPr>
          <w:rFonts w:eastAsia="Arial"/>
        </w:rPr>
        <w:t xml:space="preserve">2.3.2 </w:t>
      </w:r>
      <w:r w:rsidR="000940CE">
        <w:rPr>
          <w:rFonts w:eastAsia="Arial"/>
        </w:rPr>
        <w:tab/>
      </w:r>
      <w:r>
        <w:rPr>
          <w:rFonts w:eastAsia="Arial"/>
        </w:rPr>
        <w:t>renewal of the valid Cyber Essentials</w:t>
      </w:r>
      <w:ins w:id="8" w:author="Tom McCaldon" w:date="2025-02-27T16:24:00Z">
        <w:r w:rsidR="00F62ADC">
          <w:rPr>
            <w:rFonts w:eastAsia="Arial"/>
          </w:rPr>
          <w:t xml:space="preserve"> Plus</w:t>
        </w:r>
      </w:ins>
      <w:r>
        <w:rPr>
          <w:rFonts w:eastAsia="Arial"/>
        </w:rPr>
        <w:t xml:space="preserve"> Certificate on each  anniversary of the first Cyber Essentials Scheme </w:t>
      </w:r>
      <w:ins w:id="9" w:author="Tom McCaldon" w:date="2025-02-27T16:24:00Z">
        <w:r w:rsidR="00F62ADC">
          <w:rPr>
            <w:rFonts w:eastAsia="Arial"/>
          </w:rPr>
          <w:t>Plus C</w:t>
        </w:r>
      </w:ins>
      <w:del w:id="10" w:author="Tom McCaldon" w:date="2025-02-27T16:24:00Z">
        <w:r w:rsidDel="00F62ADC">
          <w:rPr>
            <w:rFonts w:eastAsia="Arial"/>
          </w:rPr>
          <w:delText>c</w:delText>
        </w:r>
      </w:del>
      <w:r>
        <w:rPr>
          <w:rFonts w:eastAsia="Arial"/>
        </w:rPr>
        <w:t>ertificate obtained by the Supplier under Paragraph 2.1</w:t>
      </w:r>
      <w:r w:rsidR="000940CE">
        <w:rPr>
          <w:rFonts w:eastAsia="Arial"/>
        </w:rPr>
        <w:t>.</w:t>
      </w:r>
    </w:p>
    <w:p w14:paraId="0E1D3935" w14:textId="50F9DC53" w:rsidR="00D00230" w:rsidRDefault="008A5070" w:rsidP="000940CE">
      <w:pPr>
        <w:pBdr>
          <w:top w:val="nil"/>
          <w:left w:val="nil"/>
          <w:bottom w:val="nil"/>
          <w:right w:val="nil"/>
          <w:between w:val="nil"/>
        </w:pBdr>
        <w:spacing w:before="120" w:after="120" w:line="240" w:lineRule="auto"/>
        <w:ind w:left="1134" w:hanging="702"/>
        <w:rPr>
          <w:rFonts w:eastAsia="Arial"/>
        </w:rPr>
      </w:pPr>
      <w:r>
        <w:rPr>
          <w:rFonts w:eastAsia="Arial"/>
        </w:rPr>
        <w:t xml:space="preserve">2.4 </w:t>
      </w:r>
      <w:r w:rsidR="000940CE">
        <w:rPr>
          <w:rFonts w:eastAsia="Arial"/>
        </w:rPr>
        <w:tab/>
      </w:r>
      <w:r>
        <w:rPr>
          <w:rFonts w:eastAsia="Arial"/>
        </w:rPr>
        <w:t>In the event that the Supplier fails to comply with Paragraphs 2.2 or 2.3 (as applicable), CCS rese</w:t>
      </w:r>
      <w:r w:rsidR="00CE7AAA">
        <w:rPr>
          <w:rFonts w:eastAsia="Arial"/>
        </w:rPr>
        <w:t>rves the right to terminate the</w:t>
      </w:r>
      <w:r>
        <w:rPr>
          <w:rFonts w:eastAsia="Arial"/>
        </w:rPr>
        <w:t xml:space="preserve"> Contract for </w:t>
      </w:r>
      <w:r w:rsidR="00B51440">
        <w:rPr>
          <w:rFonts w:eastAsia="Arial"/>
        </w:rPr>
        <w:t>M</w:t>
      </w:r>
      <w:r>
        <w:rPr>
          <w:rFonts w:eastAsia="Arial"/>
        </w:rPr>
        <w:t>aterial Default</w:t>
      </w:r>
      <w:r w:rsidR="00B51440">
        <w:rPr>
          <w:rFonts w:eastAsia="Arial"/>
        </w:rPr>
        <w:t xml:space="preserve"> and the consequenc</w:t>
      </w:r>
      <w:r w:rsidR="000940CE">
        <w:rPr>
          <w:rFonts w:eastAsia="Arial"/>
        </w:rPr>
        <w:t>es of termination in Clause 13.4</w:t>
      </w:r>
      <w:r w:rsidR="00B51440">
        <w:rPr>
          <w:rFonts w:eastAsia="Arial"/>
        </w:rPr>
        <w:t>.1 shall apply</w:t>
      </w:r>
      <w:r>
        <w:rPr>
          <w:rFonts w:eastAsia="Arial"/>
        </w:rPr>
        <w:t>.</w:t>
      </w:r>
    </w:p>
    <w:p w14:paraId="12285E61" w14:textId="25543342" w:rsidR="00D00230" w:rsidRDefault="008A5070" w:rsidP="000940CE">
      <w:pPr>
        <w:pBdr>
          <w:top w:val="nil"/>
          <w:left w:val="nil"/>
          <w:bottom w:val="nil"/>
          <w:right w:val="nil"/>
          <w:between w:val="nil"/>
        </w:pBdr>
        <w:spacing w:before="120" w:after="120" w:line="240" w:lineRule="auto"/>
        <w:ind w:left="1134" w:hanging="702"/>
        <w:rPr>
          <w:rFonts w:eastAsia="Arial"/>
        </w:rPr>
      </w:pPr>
      <w:bookmarkStart w:id="11" w:name="_heading=h.2et92p0" w:colFirst="0" w:colLast="0"/>
      <w:bookmarkEnd w:id="11"/>
      <w:r>
        <w:rPr>
          <w:rFonts w:eastAsia="Arial"/>
        </w:rPr>
        <w:t xml:space="preserve">2.5 </w:t>
      </w:r>
      <w:r w:rsidR="000940CE">
        <w:rPr>
          <w:rFonts w:eastAsia="Arial"/>
        </w:rPr>
        <w:tab/>
      </w:r>
      <w:r>
        <w:rPr>
          <w:rFonts w:eastAsia="Arial"/>
        </w:rPr>
        <w:t xml:space="preserve">The Supplier shall ensure that all Sub-Contracts with Subcontractors who </w:t>
      </w:r>
      <w:bookmarkStart w:id="12" w:name="bookmark=id.3znysh7" w:colFirst="0" w:colLast="0"/>
      <w:bookmarkEnd w:id="12"/>
      <w:r>
        <w:rPr>
          <w:rFonts w:eastAsia="Arial"/>
        </w:rPr>
        <w:t>Process Cyber Essentials Scheme Data</w:t>
      </w:r>
      <w:r w:rsidR="00880609">
        <w:rPr>
          <w:rFonts w:eastAsia="Arial"/>
        </w:rPr>
        <w:t xml:space="preserve"> </w:t>
      </w:r>
      <w:r w:rsidR="00B51440">
        <w:rPr>
          <w:rFonts w:eastAsia="Arial"/>
        </w:rPr>
        <w:t>require the Subcontractor to provide a valid Cyber Essentials</w:t>
      </w:r>
      <w:ins w:id="13" w:author="Tom McCaldon" w:date="2025-02-27T16:24:00Z">
        <w:r w:rsidR="00F62ADC">
          <w:rPr>
            <w:rFonts w:eastAsia="Arial"/>
          </w:rPr>
          <w:t xml:space="preserve"> Plus</w:t>
        </w:r>
      </w:ins>
      <w:r w:rsidR="00B51440">
        <w:rPr>
          <w:rFonts w:eastAsia="Arial"/>
        </w:rPr>
        <w:t xml:space="preserve"> Certificate, at the equivalent level to that held by the Supplier. The Supplier cannot require the Subcontractor to commence the provision of Deliverables under the Sub-Contract until the Subcontractor has evidenced to the Supplier that is holds a valid Cyber Essentials</w:t>
      </w:r>
      <w:ins w:id="14" w:author="Tom McCaldon" w:date="2025-02-27T16:24:00Z">
        <w:r w:rsidR="00F62ADC">
          <w:rPr>
            <w:rFonts w:eastAsia="Arial"/>
          </w:rPr>
          <w:t xml:space="preserve"> Plus</w:t>
        </w:r>
      </w:ins>
      <w:r w:rsidR="00B51440">
        <w:rPr>
          <w:rFonts w:eastAsia="Arial"/>
        </w:rPr>
        <w:t xml:space="preserve"> Certificate.</w:t>
      </w:r>
    </w:p>
    <w:p w14:paraId="31B96497" w14:textId="5A7542E2" w:rsidR="00D00230" w:rsidDel="00F62ADC" w:rsidRDefault="008A5070" w:rsidP="000940CE">
      <w:pPr>
        <w:pBdr>
          <w:top w:val="nil"/>
          <w:left w:val="nil"/>
          <w:bottom w:val="nil"/>
          <w:right w:val="nil"/>
          <w:between w:val="nil"/>
        </w:pBdr>
        <w:spacing w:before="120" w:after="120" w:line="240" w:lineRule="auto"/>
        <w:ind w:left="1134" w:hanging="702"/>
        <w:rPr>
          <w:del w:id="15" w:author="Tom McCaldon" w:date="2025-02-27T16:25:00Z"/>
          <w:rFonts w:eastAsia="Arial"/>
        </w:rPr>
      </w:pPr>
      <w:r>
        <w:rPr>
          <w:rFonts w:eastAsia="Arial"/>
        </w:rPr>
        <w:t xml:space="preserve">2.6 </w:t>
      </w:r>
      <w:r w:rsidR="000940CE">
        <w:rPr>
          <w:rFonts w:eastAsia="Arial"/>
        </w:rPr>
        <w:tab/>
      </w:r>
      <w:r>
        <w:rPr>
          <w:rFonts w:eastAsia="Arial"/>
        </w:rPr>
        <w:t>This Schedule shall survi</w:t>
      </w:r>
      <w:r w:rsidR="000940CE">
        <w:rPr>
          <w:rFonts w:eastAsia="Arial"/>
        </w:rPr>
        <w:t>ve termination or expiry of the</w:t>
      </w:r>
      <w:r>
        <w:rPr>
          <w:rFonts w:eastAsia="Arial"/>
        </w:rPr>
        <w:t xml:space="preserve"> Contract and each and any Call-Off Contract.</w:t>
      </w:r>
    </w:p>
    <w:p w14:paraId="3054B4EC" w14:textId="0B347B87" w:rsidR="00D00230" w:rsidDel="00F62ADC" w:rsidRDefault="00D00230" w:rsidP="00F62ADC">
      <w:pPr>
        <w:pBdr>
          <w:top w:val="nil"/>
          <w:left w:val="nil"/>
          <w:bottom w:val="nil"/>
          <w:right w:val="nil"/>
          <w:between w:val="nil"/>
        </w:pBdr>
        <w:spacing w:before="120" w:after="120" w:line="240" w:lineRule="auto"/>
        <w:ind w:left="1134" w:hanging="702"/>
        <w:rPr>
          <w:del w:id="16" w:author="Tom McCaldon" w:date="2025-02-27T16:25:00Z"/>
          <w:rFonts w:eastAsia="Arial"/>
          <w:b/>
        </w:rPr>
        <w:sectPr w:rsidR="00D00230" w:rsidDel="00F62ADC">
          <w:headerReference w:type="default" r:id="rId9"/>
          <w:footerReference w:type="default" r:id="rId10"/>
          <w:headerReference w:type="first" r:id="rId11"/>
          <w:footerReference w:type="first" r:id="rId12"/>
          <w:pgSz w:w="11906" w:h="16838"/>
          <w:pgMar w:top="1440" w:right="1399" w:bottom="1440" w:left="1440" w:header="709" w:footer="709" w:gutter="0"/>
          <w:pgNumType w:start="1"/>
          <w:cols w:space="720"/>
        </w:sectPr>
        <w:pPrChange w:id="17" w:author="Tom McCaldon" w:date="2025-02-27T16:25:00Z">
          <w:pPr>
            <w:pBdr>
              <w:top w:val="nil"/>
              <w:left w:val="nil"/>
              <w:bottom w:val="nil"/>
              <w:right w:val="nil"/>
              <w:between w:val="nil"/>
            </w:pBdr>
            <w:spacing w:before="120" w:after="120" w:line="240" w:lineRule="auto"/>
          </w:pPr>
        </w:pPrChange>
      </w:pPr>
    </w:p>
    <w:p w14:paraId="3CAD80D3" w14:textId="77777777" w:rsidR="00D00230" w:rsidRDefault="00D00230" w:rsidP="000940CE">
      <w:pPr>
        <w:spacing w:before="120" w:after="120" w:line="240" w:lineRule="auto"/>
        <w:rPr>
          <w:rFonts w:eastAsia="Arial"/>
        </w:rPr>
      </w:pPr>
      <w:bookmarkStart w:id="18" w:name="_GoBack"/>
      <w:bookmarkEnd w:id="18"/>
    </w:p>
    <w:sectPr w:rsidR="00D00230">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A74FC" w14:textId="77777777" w:rsidR="000B2124" w:rsidRDefault="000B2124">
      <w:pPr>
        <w:spacing w:after="0" w:line="240" w:lineRule="auto"/>
      </w:pPr>
      <w:r>
        <w:separator/>
      </w:r>
    </w:p>
  </w:endnote>
  <w:endnote w:type="continuationSeparator" w:id="0">
    <w:p w14:paraId="24CF420D" w14:textId="77777777" w:rsidR="000B2124" w:rsidRDefault="000B2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054E1" w14:textId="77777777" w:rsidR="000940CE" w:rsidRDefault="000940CE">
    <w:pPr>
      <w:tabs>
        <w:tab w:val="center" w:pos="4513"/>
        <w:tab w:val="right" w:pos="9026"/>
      </w:tabs>
      <w:spacing w:after="0"/>
      <w:rPr>
        <w:rFonts w:eastAsia="Arial"/>
        <w:sz w:val="20"/>
        <w:szCs w:val="20"/>
      </w:rPr>
    </w:pPr>
  </w:p>
  <w:p w14:paraId="02BCBB12" w14:textId="3540A2BF" w:rsidR="001E4440" w:rsidRDefault="001E4440">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p w14:paraId="1D6142E2" w14:textId="1E7E206C" w:rsidR="001E4440" w:rsidRDefault="001E4440">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F62ADC">
      <w:rPr>
        <w:rFonts w:eastAsia="Arial"/>
        <w:noProof/>
        <w:sz w:val="20"/>
        <w:szCs w:val="20"/>
      </w:rPr>
      <w:t>2</w:t>
    </w:r>
    <w:r>
      <w:rPr>
        <w:rFonts w:eastAsia="Arial"/>
        <w:sz w:val="20"/>
        <w:szCs w:val="20"/>
      </w:rPr>
      <w:fldChar w:fldCharType="end"/>
    </w:r>
  </w:p>
  <w:p w14:paraId="374FAB6D" w14:textId="33D777F0" w:rsidR="001E4440" w:rsidRDefault="001E4440">
    <w:pPr>
      <w:tabs>
        <w:tab w:val="center" w:pos="4513"/>
        <w:tab w:val="right" w:pos="9026"/>
      </w:tabs>
      <w:spacing w:after="0" w:line="240" w:lineRule="auto"/>
      <w:rPr>
        <w:rFonts w:eastAsia="Arial"/>
        <w:color w:val="BFBFBF"/>
        <w:sz w:val="20"/>
        <w:szCs w:val="20"/>
      </w:rPr>
    </w:pPr>
    <w:r>
      <w:rPr>
        <w:rFonts w:eastAsia="Arial"/>
        <w:sz w:val="20"/>
        <w:szCs w:val="20"/>
      </w:rPr>
      <w:t>Model Version</w:t>
    </w:r>
    <w:r w:rsidR="000940CE">
      <w:rPr>
        <w:rFonts w:eastAsia="Arial"/>
        <w:sz w:val="20"/>
        <w:szCs w:val="20"/>
      </w:rPr>
      <w:t>: v1.0 PA</w:t>
    </w:r>
    <w:r>
      <w:rPr>
        <w:rFonts w:eastAsia="Arial"/>
        <w:sz w:val="20"/>
        <w:szCs w:val="20"/>
      </w:rPr>
      <w:tab/>
    </w:r>
    <w:r>
      <w:rPr>
        <w:rFonts w:eastAsia="Arial"/>
        <w:color w:val="BFBFBF"/>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0368B" w14:textId="77777777" w:rsidR="001E4440" w:rsidRDefault="001E4440">
    <w:pPr>
      <w:tabs>
        <w:tab w:val="center" w:pos="4513"/>
        <w:tab w:val="right" w:pos="9026"/>
      </w:tabs>
      <w:spacing w:after="0"/>
      <w:rPr>
        <w:rFonts w:eastAsia="Arial"/>
        <w:color w:val="BFBFBF"/>
        <w:sz w:val="20"/>
        <w:szCs w:val="20"/>
      </w:rPr>
    </w:pPr>
    <w:r>
      <w:rPr>
        <w:rFonts w:eastAsia="Arial"/>
        <w:color w:val="BFBFBF"/>
        <w:sz w:val="20"/>
        <w:szCs w:val="20"/>
      </w:rPr>
      <w:t>Framework Ref: RM</w:t>
    </w:r>
    <w:r>
      <w:rPr>
        <w:rFonts w:eastAsia="Arial"/>
        <w:color w:val="BFBFBF"/>
        <w:sz w:val="20"/>
        <w:szCs w:val="20"/>
      </w:rPr>
      <w:tab/>
      <w:t xml:space="preserve">                                           </w:t>
    </w:r>
  </w:p>
  <w:p w14:paraId="4FF9279F" w14:textId="77777777" w:rsidR="001E4440" w:rsidRDefault="001E4440">
    <w:pPr>
      <w:pBdr>
        <w:top w:val="nil"/>
        <w:left w:val="nil"/>
        <w:bottom w:val="nil"/>
        <w:right w:val="nil"/>
        <w:between w:val="nil"/>
      </w:pBdr>
      <w:tabs>
        <w:tab w:val="center" w:pos="4513"/>
        <w:tab w:val="right" w:pos="9026"/>
      </w:tabs>
      <w:spacing w:after="0" w:line="240" w:lineRule="auto"/>
      <w:rPr>
        <w:rFonts w:eastAsia="Arial"/>
        <w:color w:val="BFBFBF"/>
        <w:sz w:val="20"/>
        <w:szCs w:val="20"/>
      </w:rPr>
    </w:pPr>
    <w:r>
      <w:rPr>
        <w:rFonts w:eastAsia="Arial"/>
        <w:color w:val="BFBFBF"/>
        <w:sz w:val="20"/>
        <w:szCs w:val="20"/>
      </w:rPr>
      <w:t>Project Version: v1.0</w:t>
    </w: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end"/>
    </w:r>
  </w:p>
  <w:p w14:paraId="2471D049" w14:textId="77777777" w:rsidR="001E4440" w:rsidRDefault="001E4440">
    <w:pPr>
      <w:pBdr>
        <w:top w:val="nil"/>
        <w:left w:val="nil"/>
        <w:bottom w:val="nil"/>
        <w:right w:val="nil"/>
        <w:between w:val="nil"/>
      </w:pBdr>
      <w:tabs>
        <w:tab w:val="center" w:pos="4513"/>
        <w:tab w:val="right" w:pos="9026"/>
      </w:tabs>
      <w:spacing w:after="0" w:line="240" w:lineRule="auto"/>
      <w:rPr>
        <w:rFonts w:cs="Calibri"/>
        <w:color w:val="BFBFBF"/>
      </w:rPr>
    </w:pPr>
    <w:r>
      <w:rPr>
        <w:rFonts w:eastAsia="Arial"/>
        <w:color w:val="BFBFBF"/>
        <w:sz w:val="20"/>
        <w:szCs w:val="20"/>
      </w:rPr>
      <w:t>Model Version: v3.0</w:t>
    </w:r>
    <w:r>
      <w:rPr>
        <w:rFonts w:eastAsia="Arial"/>
        <w:color w:val="BFBF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CBF53" w14:textId="77777777" w:rsidR="000B2124" w:rsidRDefault="000B2124">
      <w:pPr>
        <w:spacing w:after="0" w:line="240" w:lineRule="auto"/>
      </w:pPr>
      <w:r>
        <w:separator/>
      </w:r>
    </w:p>
  </w:footnote>
  <w:footnote w:type="continuationSeparator" w:id="0">
    <w:p w14:paraId="05E6AB9A" w14:textId="77777777" w:rsidR="000B2124" w:rsidRDefault="000B21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4D99" w14:textId="77777777" w:rsidR="001E4440" w:rsidRPr="000940CE" w:rsidRDefault="001E4440">
    <w:pPr>
      <w:pBdr>
        <w:top w:val="nil"/>
        <w:left w:val="nil"/>
        <w:bottom w:val="nil"/>
        <w:right w:val="nil"/>
        <w:between w:val="nil"/>
      </w:pBdr>
      <w:tabs>
        <w:tab w:val="center" w:pos="4513"/>
        <w:tab w:val="right" w:pos="9026"/>
      </w:tabs>
      <w:spacing w:after="0" w:line="240" w:lineRule="auto"/>
      <w:rPr>
        <w:rFonts w:eastAsia="Arial"/>
        <w:sz w:val="22"/>
        <w:szCs w:val="22"/>
      </w:rPr>
    </w:pPr>
    <w:r w:rsidRPr="000940CE">
      <w:rPr>
        <w:rFonts w:eastAsia="Arial"/>
        <w:b/>
        <w:sz w:val="22"/>
        <w:szCs w:val="22"/>
      </w:rPr>
      <w:t>Framework Schedule 9 (Cyber Essential Scheme)</w:t>
    </w:r>
  </w:p>
  <w:p w14:paraId="4277EDFA" w14:textId="0A45339E" w:rsidR="001E4440" w:rsidRDefault="001E4440">
    <w:pPr>
      <w:pBdr>
        <w:top w:val="nil"/>
        <w:left w:val="nil"/>
        <w:bottom w:val="nil"/>
        <w:right w:val="nil"/>
        <w:between w:val="nil"/>
      </w:pBdr>
      <w:tabs>
        <w:tab w:val="center" w:pos="4513"/>
        <w:tab w:val="right" w:pos="9026"/>
      </w:tabs>
      <w:spacing w:after="0" w:line="240" w:lineRule="auto"/>
      <w:rPr>
        <w:rFonts w:eastAsia="Arial"/>
        <w:sz w:val="22"/>
        <w:szCs w:val="22"/>
      </w:rPr>
    </w:pPr>
    <w:r w:rsidRPr="000940CE">
      <w:rPr>
        <w:rFonts w:eastAsia="Arial"/>
        <w:sz w:val="22"/>
        <w:szCs w:val="22"/>
      </w:rPr>
      <w:t>Crown Copyright 20</w:t>
    </w:r>
    <w:r w:rsidR="008C37D2" w:rsidRPr="000940CE">
      <w:rPr>
        <w:rFonts w:eastAsia="Arial"/>
        <w:sz w:val="22"/>
        <w:szCs w:val="22"/>
      </w:rPr>
      <w:t>25</w:t>
    </w:r>
  </w:p>
  <w:p w14:paraId="1BD9DD76" w14:textId="77777777" w:rsidR="00CD7C9E" w:rsidRPr="000940CE" w:rsidRDefault="00CD7C9E">
    <w:pPr>
      <w:pBdr>
        <w:top w:val="nil"/>
        <w:left w:val="nil"/>
        <w:bottom w:val="nil"/>
        <w:right w:val="nil"/>
        <w:between w:val="nil"/>
      </w:pBdr>
      <w:tabs>
        <w:tab w:val="center" w:pos="4513"/>
        <w:tab w:val="right" w:pos="9026"/>
      </w:tabs>
      <w:spacing w:after="0" w:line="240" w:lineRule="auto"/>
      <w:rPr>
        <w:rFonts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9ABE9" w14:textId="77777777" w:rsidR="001E4440" w:rsidRDefault="001E4440">
    <w:pPr>
      <w:pBdr>
        <w:top w:val="nil"/>
        <w:left w:val="nil"/>
        <w:bottom w:val="nil"/>
        <w:right w:val="nil"/>
        <w:between w:val="nil"/>
      </w:pBdr>
      <w:tabs>
        <w:tab w:val="center" w:pos="4513"/>
        <w:tab w:val="right" w:pos="9026"/>
      </w:tabs>
      <w:spacing w:after="0" w:line="240" w:lineRule="auto"/>
      <w:rPr>
        <w:rFonts w:eastAsia="Arial"/>
        <w:color w:val="BFBFBF"/>
        <w:sz w:val="20"/>
        <w:szCs w:val="20"/>
      </w:rPr>
    </w:pPr>
    <w:r>
      <w:rPr>
        <w:rFonts w:eastAsia="Arial"/>
        <w:b/>
        <w:color w:val="BFBFBF"/>
        <w:sz w:val="20"/>
        <w:szCs w:val="20"/>
      </w:rPr>
      <w:t>Framework Schedule 9 (Cyber Essential Scheme)</w:t>
    </w:r>
  </w:p>
  <w:p w14:paraId="42E4B81A" w14:textId="77777777" w:rsidR="001E4440" w:rsidRDefault="001E4440">
    <w:pPr>
      <w:pBdr>
        <w:top w:val="nil"/>
        <w:left w:val="nil"/>
        <w:bottom w:val="nil"/>
        <w:right w:val="nil"/>
        <w:between w:val="nil"/>
      </w:pBdr>
      <w:tabs>
        <w:tab w:val="center" w:pos="4513"/>
        <w:tab w:val="right" w:pos="9026"/>
      </w:tabs>
      <w:spacing w:after="0" w:line="240" w:lineRule="auto"/>
      <w:rPr>
        <w:rFonts w:eastAsia="Arial"/>
        <w:color w:val="BFBFBF"/>
        <w:sz w:val="20"/>
        <w:szCs w:val="20"/>
      </w:rPr>
    </w:pPr>
    <w:r>
      <w:rPr>
        <w:rFonts w:eastAsia="Arial"/>
        <w:color w:val="BFBFBF"/>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8A832F7"/>
    <w:multiLevelType w:val="multilevel"/>
    <w:tmpl w:val="DA0238C6"/>
    <w:lvl w:ilvl="0">
      <w:start w:val="1"/>
      <w:numFmt w:val="decimal"/>
      <w:pStyle w:val="GPSDefinition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4133E9D"/>
    <w:multiLevelType w:val="multilevel"/>
    <w:tmpl w:val="A45ABD3A"/>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1494" w:hanging="360"/>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Calibri" w:eastAsia="Calibri" w:hAnsi="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2421"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 McCaldon">
    <w15:presenceInfo w15:providerId="None" w15:userId="Tom McCald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30"/>
    <w:rsid w:val="00072D5E"/>
    <w:rsid w:val="000940CE"/>
    <w:rsid w:val="000B2124"/>
    <w:rsid w:val="001E4440"/>
    <w:rsid w:val="00275C46"/>
    <w:rsid w:val="002939C8"/>
    <w:rsid w:val="00413857"/>
    <w:rsid w:val="00440CB8"/>
    <w:rsid w:val="004E56E8"/>
    <w:rsid w:val="00556185"/>
    <w:rsid w:val="005C1DBE"/>
    <w:rsid w:val="006504DB"/>
    <w:rsid w:val="00673145"/>
    <w:rsid w:val="0069143C"/>
    <w:rsid w:val="006C4A29"/>
    <w:rsid w:val="007F098D"/>
    <w:rsid w:val="00880609"/>
    <w:rsid w:val="008A5070"/>
    <w:rsid w:val="008C37D2"/>
    <w:rsid w:val="009253AE"/>
    <w:rsid w:val="009A4817"/>
    <w:rsid w:val="00B51440"/>
    <w:rsid w:val="00CD7C9E"/>
    <w:rsid w:val="00CE7AAA"/>
    <w:rsid w:val="00D00230"/>
    <w:rsid w:val="00D24D4F"/>
    <w:rsid w:val="00DD23DD"/>
    <w:rsid w:val="00EB4EBB"/>
    <w:rsid w:val="00F62A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EB878"/>
  <w15:docId w15:val="{8BFBB334-95C6-4C71-90E1-CA5B0637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jc w:val="both"/>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jc w:val="both"/>
    </w:pPr>
    <w:rPr>
      <w:rFonts w:eastAsia="Times New Roman"/>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pPr>
  </w:style>
  <w:style w:type="paragraph" w:customStyle="1" w:styleId="GPSL2NumberedBoldHeading">
    <w:name w:val="GPS L2 Numbered Bold Heading"/>
    <w:basedOn w:val="Normal"/>
    <w:qFormat/>
    <w:pPr>
      <w:numPr>
        <w:ilvl w:val="1"/>
        <w:numId w:val="1"/>
      </w:numPr>
      <w:adjustRightInd w:val="0"/>
      <w:spacing w:before="120" w:after="120" w:line="240" w:lineRule="auto"/>
      <w:jc w:val="both"/>
    </w:pPr>
    <w:rPr>
      <w:rFonts w:eastAsia="Times New Roman"/>
      <w:b/>
      <w:lang w:eastAsia="zh-CN"/>
    </w:rPr>
  </w:style>
  <w:style w:type="paragraph" w:customStyle="1" w:styleId="GPSL6numbered">
    <w:name w:val="GPS L6 numbered"/>
    <w:basedOn w:val="GPSL5numberedclause"/>
    <w:qFormat/>
    <w:pPr>
      <w:numPr>
        <w:ilvl w:val="5"/>
      </w:numPr>
      <w:tabs>
        <w:tab w:val="num" w:pos="360"/>
        <w:tab w:val="left" w:pos="3686"/>
      </w:tabs>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GPSDefinitionL2">
    <w:name w:val="GPS Definition L2"/>
    <w:basedOn w:val="Normal"/>
    <w:pPr>
      <w:tabs>
        <w:tab w:val="left" w:pos="-576"/>
      </w:tabs>
      <w:overflowPunct w:val="0"/>
      <w:autoSpaceDE w:val="0"/>
      <w:autoSpaceDN w:val="0"/>
      <w:spacing w:after="120" w:line="240" w:lineRule="auto"/>
      <w:ind w:hanging="545"/>
      <w:jc w:val="both"/>
      <w:textAlignment w:val="baseline"/>
    </w:pPr>
    <w:rPr>
      <w:rFonts w:eastAsia="Times New Roman"/>
    </w:rPr>
  </w:style>
  <w:style w:type="paragraph" w:customStyle="1" w:styleId="GPSL2Numbered">
    <w:name w:val="GPS L2 Numbered"/>
    <w:basedOn w:val="GPSL2NumberedBoldHeading"/>
    <w:pPr>
      <w:numPr>
        <w:ilvl w:val="0"/>
        <w:numId w:val="0"/>
      </w:numPr>
      <w:tabs>
        <w:tab w:val="left" w:pos="709"/>
      </w:tabs>
      <w:autoSpaceDN w:val="0"/>
      <w:adjustRightInd/>
      <w:ind w:left="1494" w:hanging="360"/>
    </w:pPr>
    <w:rPr>
      <w:b w:val="0"/>
    </w:rPr>
  </w:style>
  <w:style w:type="paragraph" w:customStyle="1" w:styleId="GPSDefinitionL4">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eastAsia="Times New Roman"/>
    </w:rPr>
  </w:style>
  <w:style w:type="numbering" w:customStyle="1" w:styleId="LFO12">
    <w:name w:val="LFO12"/>
    <w:basedOn w:val="NoList"/>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5555"/>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character" w:customStyle="1" w:styleId="UnresolvedMention">
    <w:name w:val="Unresolved Mention"/>
    <w:basedOn w:val="DefaultParagraphFont"/>
    <w:uiPriority w:val="99"/>
    <w:semiHidden/>
    <w:unhideWhenUsed/>
    <w:rsid w:val="00B51440"/>
    <w:rPr>
      <w:color w:val="605E5C"/>
      <w:shd w:val="clear" w:color="auto" w:fill="E1DFDD"/>
    </w:rPr>
  </w:style>
  <w:style w:type="paragraph" w:styleId="Revision">
    <w:name w:val="Revision"/>
    <w:hidden/>
    <w:uiPriority w:val="99"/>
    <w:semiHidden/>
    <w:rsid w:val="00D24D4F"/>
    <w:pPr>
      <w:spacing w:after="0" w:line="240" w:lineRule="auto"/>
    </w:pPr>
    <w:rPr>
      <w:rFonts w:cs="Times New Roman"/>
    </w:rPr>
  </w:style>
  <w:style w:type="paragraph" w:styleId="ListParagraph">
    <w:name w:val="List Paragraph"/>
    <w:basedOn w:val="Normal"/>
    <w:uiPriority w:val="34"/>
    <w:qFormat/>
    <w:rsid w:val="00DD23DD"/>
    <w:pPr>
      <w:suppressAutoHyphens/>
      <w:autoSpaceDN w:val="0"/>
      <w:ind w:left="72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yber-essentials-scheme-overvie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dQSJ/J6xKl8bfOxpZnRn/Ubi5g==">AMUW2mUxGXoM7qr7MyUc2FMYuhm0/06Pqub68MJNr5qctSQM6ltJkt3hZDO9eRtdkayBUKkDJ420mBiFlkp5L7rcZuDxb0jWt+8/gtfJUZCc9hrm3/5qIN95ffiwdEyeeELGmMQpaB8SGEel08Le46I0TeGsTJXv8FTJXj4WeuJpz7uOMu4+uK+eLxln4KnP8hB5s1igGRle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Hanratty</dc:creator>
  <cp:lastModifiedBy>Tom McCaldon</cp:lastModifiedBy>
  <cp:revision>2</cp:revision>
  <dcterms:created xsi:type="dcterms:W3CDTF">2025-02-27T16:25:00Z</dcterms:created>
  <dcterms:modified xsi:type="dcterms:W3CDTF">2025-02-27T16:25:00Z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